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049" w:rsidRPr="00E93049" w:rsidRDefault="00E93049" w:rsidP="00E9304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en-US"/>
        </w:rPr>
      </w:pPr>
      <w:r w:rsidRPr="00E93049">
        <w:rPr>
          <w:rFonts w:ascii="Arial" w:hAnsi="Arial" w:cs="Arial"/>
          <w:b/>
          <w:bCs/>
          <w:lang w:val="en-US"/>
        </w:rPr>
        <w:t xml:space="preserve">User License for the Utilisation of ALOS </w:t>
      </w:r>
      <w:proofErr w:type="gramStart"/>
      <w:r w:rsidRPr="00E93049">
        <w:rPr>
          <w:rFonts w:ascii="Arial" w:hAnsi="Arial" w:cs="Arial"/>
          <w:b/>
          <w:bCs/>
          <w:lang w:val="en-US"/>
        </w:rPr>
        <w:t>2  Data</w:t>
      </w:r>
      <w:proofErr w:type="gramEnd"/>
      <w:r w:rsidRPr="00E93049">
        <w:rPr>
          <w:rFonts w:ascii="Arial" w:hAnsi="Arial" w:cs="Arial"/>
          <w:b/>
          <w:bCs/>
          <w:lang w:val="en-US"/>
        </w:rPr>
        <w:t xml:space="preserve"> and Products for Scientific Use</w:t>
      </w:r>
    </w:p>
    <w:p w:rsidR="00E93049" w:rsidRPr="00E93049" w:rsidRDefault="00E93049" w:rsidP="00E93049">
      <w:pPr>
        <w:autoSpaceDE w:val="0"/>
        <w:autoSpaceDN w:val="0"/>
        <w:adjustRightInd w:val="0"/>
        <w:rPr>
          <w:rFonts w:ascii="Arial" w:hAnsi="Arial" w:cs="Arial"/>
          <w:b/>
          <w:bCs/>
          <w:lang w:val="en-US"/>
        </w:rPr>
      </w:pPr>
    </w:p>
    <w:p w:rsidR="00E93049" w:rsidRPr="00E93049" w:rsidRDefault="00E93049" w:rsidP="00E93049">
      <w:pPr>
        <w:autoSpaceDE w:val="0"/>
        <w:autoSpaceDN w:val="0"/>
        <w:adjustRightInd w:val="0"/>
        <w:jc w:val="both"/>
        <w:rPr>
          <w:rFonts w:ascii="Arial" w:hAnsi="Arial" w:cs="Arial"/>
          <w:color w:val="1F497D"/>
          <w:lang w:val="en-US"/>
        </w:rPr>
      </w:pPr>
      <w:r w:rsidRPr="00E93049">
        <w:rPr>
          <w:rFonts w:ascii="Arial" w:hAnsi="Arial" w:cs="Arial"/>
          <w:bCs/>
          <w:lang w:val="en-US"/>
        </w:rPr>
        <w:t xml:space="preserve">I hereby declare to have read and approved the </w:t>
      </w:r>
      <w:ins w:id="0" w:author="girosa" w:date="2016-10-13T15:45:00Z">
        <w:r>
          <w:rPr>
            <w:rFonts w:ascii="Arial" w:hAnsi="Arial" w:cs="Arial"/>
            <w:bCs/>
            <w:lang w:val="en-US"/>
          </w:rPr>
          <w:t xml:space="preserve">following </w:t>
        </w:r>
      </w:ins>
      <w:r w:rsidRPr="00E93049">
        <w:rPr>
          <w:rFonts w:ascii="Arial" w:hAnsi="Arial" w:cs="Arial"/>
          <w:bCs/>
          <w:lang w:val="en-US"/>
        </w:rPr>
        <w:t xml:space="preserve">terms and conditions and unconditionally accept that any activity related to </w:t>
      </w:r>
      <w:commentRangeStart w:id="1"/>
      <w:r w:rsidRPr="00E93049">
        <w:rPr>
          <w:rFonts w:ascii="Arial" w:hAnsi="Arial" w:cs="Arial"/>
          <w:bCs/>
          <w:lang w:val="en-US"/>
        </w:rPr>
        <w:t xml:space="preserve">the project </w:t>
      </w:r>
      <w:commentRangeEnd w:id="1"/>
      <w:r>
        <w:rPr>
          <w:rStyle w:val="Marquedecommentaire"/>
        </w:rPr>
        <w:commentReference w:id="1"/>
      </w:r>
      <w:r w:rsidRPr="00E93049">
        <w:rPr>
          <w:rFonts w:ascii="Arial" w:hAnsi="Arial" w:cs="Arial"/>
          <w:bCs/>
          <w:lang w:val="en-US"/>
        </w:rPr>
        <w:t>be governed by them.</w:t>
      </w:r>
    </w:p>
    <w:p w:rsidR="00E93049" w:rsidRPr="00E93049" w:rsidRDefault="00E93049" w:rsidP="00E93049">
      <w:pPr>
        <w:autoSpaceDE w:val="0"/>
        <w:autoSpaceDN w:val="0"/>
        <w:adjustRightInd w:val="0"/>
        <w:jc w:val="both"/>
        <w:rPr>
          <w:rFonts w:ascii="Arial" w:hAnsi="Arial" w:cs="Arial"/>
          <w:color w:val="1F497D"/>
          <w:lang w:val="en-US"/>
        </w:rPr>
      </w:pPr>
    </w:p>
    <w:p w:rsidR="00E93049" w:rsidRPr="00E93049" w:rsidRDefault="00E93049" w:rsidP="00E93049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  <w:rPrChange w:id="2" w:author="girosa" w:date="2016-10-13T15:46:00Z">
            <w:rPr>
              <w:lang w:val="en-US"/>
            </w:rPr>
          </w:rPrChange>
        </w:rPr>
        <w:pPrChange w:id="3" w:author="girosa" w:date="2016-10-13T15:46:00Z">
          <w:pPr>
            <w:autoSpaceDE w:val="0"/>
            <w:autoSpaceDN w:val="0"/>
            <w:adjustRightInd w:val="0"/>
            <w:jc w:val="both"/>
          </w:pPr>
        </w:pPrChange>
      </w:pPr>
      <w:del w:id="4" w:author="girosa" w:date="2016-10-13T15:46:00Z">
        <w:r w:rsidRPr="00E93049" w:rsidDel="00E93049">
          <w:rPr>
            <w:rFonts w:ascii="Arial" w:hAnsi="Arial" w:cs="Arial"/>
            <w:lang w:val="en-US"/>
            <w:rPrChange w:id="5" w:author="girosa" w:date="2016-10-13T15:46:00Z">
              <w:rPr>
                <w:lang w:val="en-US"/>
              </w:rPr>
            </w:rPrChange>
          </w:rPr>
          <w:delText xml:space="preserve">1) </w:delText>
        </w:r>
      </w:del>
      <w:r w:rsidRPr="00E93049">
        <w:rPr>
          <w:rFonts w:ascii="Arial" w:hAnsi="Arial" w:cs="Arial"/>
          <w:lang w:val="en-US"/>
          <w:rPrChange w:id="6" w:author="girosa" w:date="2016-10-13T15:46:00Z">
            <w:rPr>
              <w:lang w:val="en-US"/>
            </w:rPr>
          </w:rPrChange>
        </w:rPr>
        <w:t>JAXA (JAXA and METI for ALOS PALSAR data) possesses all intellectual property rights of the provided data and</w:t>
      </w:r>
      <w:r w:rsidRPr="00E93049">
        <w:rPr>
          <w:rFonts w:ascii="Arial" w:hAnsi="Arial" w:cs="Arial"/>
          <w:color w:val="1F497D"/>
          <w:lang w:val="en-US"/>
          <w:rPrChange w:id="7" w:author="girosa" w:date="2016-10-13T15:46:00Z">
            <w:rPr>
              <w:color w:val="1F497D"/>
              <w:lang w:val="en-US"/>
            </w:rPr>
          </w:rPrChange>
        </w:rPr>
        <w:t xml:space="preserve"> </w:t>
      </w:r>
      <w:r w:rsidRPr="00E93049">
        <w:rPr>
          <w:rFonts w:ascii="Arial" w:hAnsi="Arial" w:cs="Arial"/>
          <w:lang w:val="en-US"/>
          <w:rPrChange w:id="8" w:author="girosa" w:date="2016-10-13T15:46:00Z">
            <w:rPr>
              <w:lang w:val="en-US"/>
            </w:rPr>
          </w:rPrChange>
        </w:rPr>
        <w:t>products.</w:t>
      </w:r>
    </w:p>
    <w:p w:rsidR="00E93049" w:rsidRPr="00E93049" w:rsidRDefault="00E93049" w:rsidP="00E93049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  <w:rPrChange w:id="9" w:author="girosa" w:date="2016-10-13T15:46:00Z">
            <w:rPr>
              <w:lang w:val="en-US"/>
            </w:rPr>
          </w:rPrChange>
        </w:rPr>
        <w:pPrChange w:id="10" w:author="girosa" w:date="2016-10-13T15:46:00Z">
          <w:pPr>
            <w:autoSpaceDE w:val="0"/>
            <w:autoSpaceDN w:val="0"/>
            <w:adjustRightInd w:val="0"/>
            <w:jc w:val="both"/>
          </w:pPr>
        </w:pPrChange>
      </w:pPr>
      <w:del w:id="11" w:author="girosa" w:date="2016-10-13T15:46:00Z">
        <w:r w:rsidRPr="00E93049" w:rsidDel="00E93049">
          <w:rPr>
            <w:rFonts w:ascii="Arial" w:hAnsi="Arial" w:cs="Arial"/>
            <w:lang w:val="en-US"/>
            <w:rPrChange w:id="12" w:author="girosa" w:date="2016-10-13T15:46:00Z">
              <w:rPr>
                <w:lang w:val="en-US"/>
              </w:rPr>
            </w:rPrChange>
          </w:rPr>
          <w:delText xml:space="preserve">2) </w:delText>
        </w:r>
      </w:del>
      <w:r w:rsidRPr="00E93049">
        <w:rPr>
          <w:rFonts w:ascii="Arial" w:hAnsi="Arial" w:cs="Arial"/>
          <w:lang w:val="en-US"/>
          <w:rPrChange w:id="13" w:author="girosa" w:date="2016-10-13T15:46:00Z">
            <w:rPr>
              <w:lang w:val="en-US"/>
            </w:rPr>
          </w:rPrChange>
        </w:rPr>
        <w:t xml:space="preserve">Provided data shall be utilized only for </w:t>
      </w:r>
      <w:del w:id="14" w:author="girosa" w:date="2016-10-13T15:46:00Z">
        <w:r w:rsidRPr="00E93049" w:rsidDel="00E93049">
          <w:rPr>
            <w:rFonts w:ascii="Arial" w:hAnsi="Arial" w:cs="Arial"/>
            <w:lang w:val="en-US"/>
            <w:rPrChange w:id="15" w:author="girosa" w:date="2016-10-13T15:46:00Z">
              <w:rPr>
                <w:lang w:val="en-US"/>
              </w:rPr>
            </w:rPrChange>
          </w:rPr>
          <w:delText xml:space="preserve">the </w:delText>
        </w:r>
      </w:del>
      <w:r w:rsidRPr="00E93049">
        <w:rPr>
          <w:rFonts w:ascii="Arial" w:hAnsi="Arial" w:cs="Arial"/>
          <w:lang w:val="en-US"/>
          <w:rPrChange w:id="16" w:author="girosa" w:date="2016-10-13T15:46:00Z">
            <w:rPr>
              <w:lang w:val="en-US"/>
            </w:rPr>
          </w:rPrChange>
        </w:rPr>
        <w:t>peaceful and non-commercial purposes.</w:t>
      </w:r>
    </w:p>
    <w:p w:rsidR="00E93049" w:rsidRPr="00E93049" w:rsidRDefault="00E93049" w:rsidP="00E93049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  <w:rPrChange w:id="17" w:author="girosa" w:date="2016-10-13T15:46:00Z">
            <w:rPr>
              <w:lang w:val="en-US"/>
            </w:rPr>
          </w:rPrChange>
        </w:rPr>
        <w:pPrChange w:id="18" w:author="girosa" w:date="2016-10-13T15:46:00Z">
          <w:pPr>
            <w:autoSpaceDE w:val="0"/>
            <w:autoSpaceDN w:val="0"/>
            <w:adjustRightInd w:val="0"/>
            <w:jc w:val="both"/>
          </w:pPr>
        </w:pPrChange>
      </w:pPr>
      <w:del w:id="19" w:author="girosa" w:date="2016-10-13T15:46:00Z">
        <w:r w:rsidRPr="00E93049" w:rsidDel="00E93049">
          <w:rPr>
            <w:rFonts w:ascii="Arial" w:hAnsi="Arial" w:cs="Arial"/>
            <w:lang w:val="en-US"/>
            <w:rPrChange w:id="20" w:author="girosa" w:date="2016-10-13T15:46:00Z">
              <w:rPr>
                <w:lang w:val="en-US"/>
              </w:rPr>
            </w:rPrChange>
          </w:rPr>
          <w:delText xml:space="preserve">3) </w:delText>
        </w:r>
      </w:del>
      <w:r w:rsidRPr="00E93049">
        <w:rPr>
          <w:rFonts w:ascii="Arial" w:hAnsi="Arial" w:cs="Arial"/>
          <w:lang w:val="en-US"/>
          <w:rPrChange w:id="21" w:author="girosa" w:date="2016-10-13T15:46:00Z">
            <w:rPr>
              <w:lang w:val="en-US"/>
            </w:rPr>
          </w:rPrChange>
        </w:rPr>
        <w:t xml:space="preserve">Provided data shall be utilized only for conducting </w:t>
      </w:r>
      <w:commentRangeStart w:id="22"/>
      <w:r w:rsidRPr="00E93049">
        <w:rPr>
          <w:rFonts w:ascii="Arial" w:hAnsi="Arial" w:cs="Arial"/>
          <w:lang w:val="en-US"/>
          <w:rPrChange w:id="23" w:author="girosa" w:date="2016-10-13T15:46:00Z">
            <w:rPr>
              <w:lang w:val="en-US"/>
            </w:rPr>
          </w:rPrChange>
        </w:rPr>
        <w:t>RA</w:t>
      </w:r>
      <w:commentRangeEnd w:id="22"/>
      <w:r>
        <w:rPr>
          <w:rStyle w:val="Marquedecommentaire"/>
        </w:rPr>
        <w:commentReference w:id="22"/>
      </w:r>
      <w:r w:rsidRPr="00E93049">
        <w:rPr>
          <w:rFonts w:ascii="Arial" w:hAnsi="Arial" w:cs="Arial"/>
          <w:lang w:val="en-US"/>
          <w:rPrChange w:id="24" w:author="girosa" w:date="2016-10-13T15:46:00Z">
            <w:rPr>
              <w:lang w:val="en-US"/>
            </w:rPr>
          </w:rPrChange>
        </w:rPr>
        <w:t xml:space="preserve"> activities </w:t>
      </w:r>
      <w:ins w:id="25" w:author="girosa" w:date="2016-10-13T15:47:00Z">
        <w:r>
          <w:rPr>
            <w:rFonts w:ascii="Arial" w:hAnsi="Arial" w:cs="Arial"/>
            <w:lang w:val="en-US"/>
          </w:rPr>
          <w:t xml:space="preserve">which </w:t>
        </w:r>
      </w:ins>
      <w:r w:rsidRPr="00E93049">
        <w:rPr>
          <w:rFonts w:ascii="Arial" w:hAnsi="Arial" w:cs="Arial"/>
          <w:lang w:val="en-US"/>
          <w:rPrChange w:id="26" w:author="girosa" w:date="2016-10-13T15:46:00Z">
            <w:rPr>
              <w:lang w:val="en-US"/>
            </w:rPr>
          </w:rPrChange>
        </w:rPr>
        <w:t>comply with the research proposal.</w:t>
      </w:r>
    </w:p>
    <w:p w:rsidR="00E93049" w:rsidRPr="00E93049" w:rsidRDefault="00E93049" w:rsidP="00E93049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  <w:rPrChange w:id="27" w:author="girosa" w:date="2016-10-13T15:46:00Z">
            <w:rPr>
              <w:lang w:val="en-US"/>
            </w:rPr>
          </w:rPrChange>
        </w:rPr>
        <w:pPrChange w:id="28" w:author="girosa" w:date="2016-10-13T15:46:00Z">
          <w:pPr>
            <w:autoSpaceDE w:val="0"/>
            <w:autoSpaceDN w:val="0"/>
            <w:adjustRightInd w:val="0"/>
            <w:jc w:val="both"/>
          </w:pPr>
        </w:pPrChange>
      </w:pPr>
      <w:del w:id="29" w:author="girosa" w:date="2016-10-13T15:46:00Z">
        <w:r w:rsidRPr="00E93049" w:rsidDel="00E93049">
          <w:rPr>
            <w:rFonts w:ascii="Arial" w:hAnsi="Arial" w:cs="Arial"/>
            <w:lang w:val="en-US"/>
            <w:rPrChange w:id="30" w:author="girosa" w:date="2016-10-13T15:46:00Z">
              <w:rPr>
                <w:lang w:val="en-US"/>
              </w:rPr>
            </w:rPrChange>
          </w:rPr>
          <w:delText xml:space="preserve">4) </w:delText>
        </w:r>
      </w:del>
      <w:r w:rsidRPr="00E93049">
        <w:rPr>
          <w:rFonts w:ascii="Arial" w:hAnsi="Arial" w:cs="Arial"/>
          <w:lang w:val="en-US"/>
          <w:rPrChange w:id="31" w:author="girosa" w:date="2016-10-13T15:46:00Z">
            <w:rPr>
              <w:lang w:val="en-US"/>
            </w:rPr>
          </w:rPrChange>
        </w:rPr>
        <w:t xml:space="preserve">Provided data shall not be transferred to any unauthorized third party or person except </w:t>
      </w:r>
      <w:commentRangeStart w:id="32"/>
      <w:r w:rsidRPr="00E93049">
        <w:rPr>
          <w:rFonts w:ascii="Arial" w:hAnsi="Arial" w:cs="Arial"/>
          <w:lang w:val="en-US"/>
          <w:rPrChange w:id="33" w:author="girosa" w:date="2016-10-13T15:46:00Z">
            <w:rPr>
              <w:lang w:val="en-US"/>
            </w:rPr>
          </w:rPrChange>
        </w:rPr>
        <w:t>authorized Co-Investigators</w:t>
      </w:r>
      <w:r w:rsidRPr="00E93049">
        <w:rPr>
          <w:rFonts w:ascii="Arial" w:hAnsi="Arial" w:cs="Arial"/>
          <w:color w:val="1F497D"/>
          <w:lang w:val="en-US"/>
          <w:rPrChange w:id="34" w:author="girosa" w:date="2016-10-13T15:46:00Z">
            <w:rPr>
              <w:color w:val="1F497D"/>
              <w:lang w:val="en-US"/>
            </w:rPr>
          </w:rPrChange>
        </w:rPr>
        <w:t xml:space="preserve"> </w:t>
      </w:r>
      <w:commentRangeEnd w:id="32"/>
      <w:r>
        <w:rPr>
          <w:rStyle w:val="Marquedecommentaire"/>
        </w:rPr>
        <w:commentReference w:id="32"/>
      </w:r>
      <w:r w:rsidRPr="00E93049">
        <w:rPr>
          <w:rFonts w:ascii="Arial" w:hAnsi="Arial" w:cs="Arial"/>
          <w:lang w:val="en-US"/>
          <w:rPrChange w:id="36" w:author="girosa" w:date="2016-10-13T15:46:00Z">
            <w:rPr>
              <w:lang w:val="en-US"/>
            </w:rPr>
          </w:rPrChange>
        </w:rPr>
        <w:t>(CIs), without JAXA’s prior written consent.</w:t>
      </w:r>
    </w:p>
    <w:p w:rsidR="00E93049" w:rsidRDefault="00E93049" w:rsidP="00E93049">
      <w:pPr>
        <w:rPr>
          <w:color w:val="1F497D"/>
          <w:lang w:val="en-US"/>
        </w:rPr>
      </w:pPr>
    </w:p>
    <w:p w:rsidR="00F33678" w:rsidRPr="00E93049" w:rsidRDefault="00F33678" w:rsidP="001F6057">
      <w:pPr>
        <w:rPr>
          <w:lang w:val="en-US"/>
        </w:rPr>
      </w:pPr>
    </w:p>
    <w:sectPr w:rsidR="00F33678" w:rsidRPr="00E93049" w:rsidSect="00E81D24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girosa" w:date="2016-10-13T15:46:00Z" w:initials="AG">
    <w:p w:rsidR="00E93049" w:rsidRDefault="00E93049">
      <w:pPr>
        <w:pStyle w:val="Commentaire"/>
      </w:pPr>
      <w:r>
        <w:rPr>
          <w:rStyle w:val="Marquedecommentaire"/>
        </w:rPr>
        <w:annotationRef/>
      </w:r>
      <w:r>
        <w:t>Indéfini dans ce contexte. Kalideos ? Le projet accepté dans l’AO ? Le projet de l’utilisateur qui signe ?</w:t>
      </w:r>
    </w:p>
  </w:comment>
  <w:comment w:id="22" w:author="girosa" w:date="2016-10-13T15:47:00Z" w:initials="AG">
    <w:p w:rsidR="00E93049" w:rsidRDefault="00E93049">
      <w:pPr>
        <w:pStyle w:val="Commentaire"/>
      </w:pPr>
      <w:r>
        <w:rPr>
          <w:rStyle w:val="Marquedecommentaire"/>
        </w:rPr>
        <w:annotationRef/>
      </w:r>
      <w:r>
        <w:t xml:space="preserve">Que signifie RA ? </w:t>
      </w:r>
      <w:proofErr w:type="spellStart"/>
      <w:r>
        <w:t>Research</w:t>
      </w:r>
      <w:proofErr w:type="spellEnd"/>
      <w:r>
        <w:t xml:space="preserve"> &amp; xxx ?</w:t>
      </w:r>
    </w:p>
  </w:comment>
  <w:comment w:id="32" w:author="girosa" w:date="2016-10-13T15:48:00Z" w:initials="AG">
    <w:p w:rsidR="00E93049" w:rsidRDefault="00E93049">
      <w:pPr>
        <w:pStyle w:val="Commentaire"/>
      </w:pPr>
      <w:r>
        <w:rPr>
          <w:rStyle w:val="Marquedecommentaire"/>
        </w:rPr>
        <w:annotationRef/>
      </w:r>
      <w:proofErr w:type="spellStart"/>
      <w:r>
        <w:t>Authorized</w:t>
      </w:r>
      <w:proofErr w:type="spellEnd"/>
      <w:r>
        <w:t xml:space="preserve"> </w:t>
      </w:r>
      <w:proofErr w:type="spellStart"/>
      <w:r>
        <w:t>co-investigators</w:t>
      </w:r>
      <w:proofErr w:type="spellEnd"/>
      <w:r>
        <w:t xml:space="preserve"> = ceux définis dans la réponse à l’AO ? A-t-on fait quelque chose de générique pour Kalideos ? </w:t>
      </w:r>
      <w:r>
        <w:t>Doit-on les lister ?</w:t>
      </w:r>
      <w:bookmarkStart w:id="35" w:name="_GoBack"/>
      <w:bookmarkEnd w:id="35"/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898" w:rsidRDefault="00903898">
      <w:r>
        <w:separator/>
      </w:r>
    </w:p>
  </w:endnote>
  <w:endnote w:type="continuationSeparator" w:id="0">
    <w:p w:rsidR="00903898" w:rsidRDefault="00903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87" w:rsidRDefault="00D8658F" w:rsidP="00E81D24">
    <w:pPr>
      <w:pStyle w:val="Pieddepage"/>
    </w:pPr>
    <w:r>
      <w:fldChar w:fldCharType="begin"/>
    </w:r>
    <w:r>
      <w:instrText>INFO TITLE</w:instrText>
    </w:r>
    <w:r>
      <w:fldChar w:fldCharType="separate"/>
    </w:r>
    <w:r>
      <w:t>Modèle de document par défaut CNES version 2.0 Janvier 2010</w:t>
    </w:r>
    <w:r>
      <w:fldChar w:fldCharType="end"/>
    </w:r>
    <w:r>
      <w:t xml:space="preserve"> </w:t>
    </w:r>
    <w:r>
      <w:fldChar w:fldCharType="begin"/>
    </w:r>
    <w:r>
      <w:instrText xml:space="preserve">FILENAME </w:instrText>
    </w:r>
    <w:r>
      <w:fldChar w:fldCharType="separate"/>
    </w:r>
    <w:r>
      <w:rPr>
        <w:noProof/>
      </w:rPr>
      <w:t>Normal1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898" w:rsidRDefault="00903898">
      <w:r>
        <w:separator/>
      </w:r>
    </w:p>
  </w:footnote>
  <w:footnote w:type="continuationSeparator" w:id="0">
    <w:p w:rsidR="00903898" w:rsidRDefault="009038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87" w:rsidRDefault="00D8658F" w:rsidP="005A09FC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076287" w:rsidRDefault="0090389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87" w:rsidRDefault="00D8658F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61C" w:rsidRDefault="00FB161C" w:rsidP="00FB161C">
    <w:pPr>
      <w:pStyle w:val="En-tte"/>
      <w:ind w:right="-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D763E"/>
    <w:multiLevelType w:val="hybridMultilevel"/>
    <w:tmpl w:val="0B344F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818C3"/>
    <w:multiLevelType w:val="multilevel"/>
    <w:tmpl w:val="E7EABDF8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347784F"/>
    <w:multiLevelType w:val="hybridMultilevel"/>
    <w:tmpl w:val="0D9EB52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623FEE"/>
    <w:multiLevelType w:val="hybridMultilevel"/>
    <w:tmpl w:val="9530B6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787E94"/>
    <w:multiLevelType w:val="hybridMultilevel"/>
    <w:tmpl w:val="76C24BB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049"/>
    <w:rsid w:val="0001429B"/>
    <w:rsid w:val="00087968"/>
    <w:rsid w:val="000B149D"/>
    <w:rsid w:val="000E0538"/>
    <w:rsid w:val="000E35FA"/>
    <w:rsid w:val="001F6057"/>
    <w:rsid w:val="002517D7"/>
    <w:rsid w:val="00271C48"/>
    <w:rsid w:val="002F2074"/>
    <w:rsid w:val="00627DA9"/>
    <w:rsid w:val="006D3BFD"/>
    <w:rsid w:val="007606E9"/>
    <w:rsid w:val="0086666C"/>
    <w:rsid w:val="008F5264"/>
    <w:rsid w:val="00903898"/>
    <w:rsid w:val="00A41F31"/>
    <w:rsid w:val="00A779C2"/>
    <w:rsid w:val="00AA3465"/>
    <w:rsid w:val="00B50010"/>
    <w:rsid w:val="00CB48A0"/>
    <w:rsid w:val="00D47D1B"/>
    <w:rsid w:val="00D52750"/>
    <w:rsid w:val="00D8658F"/>
    <w:rsid w:val="00E27C22"/>
    <w:rsid w:val="00E845A0"/>
    <w:rsid w:val="00E93049"/>
    <w:rsid w:val="00EA7432"/>
    <w:rsid w:val="00F33678"/>
    <w:rsid w:val="00FB161C"/>
    <w:rsid w:val="00FC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049"/>
    <w:rPr>
      <w:rFonts w:ascii="Calibri" w:eastAsia="Times New Roman" w:hAnsi="Calibri" w:cs="Times New Roman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D47D1B"/>
    <w:pPr>
      <w:keepNext/>
      <w:numPr>
        <w:numId w:val="1"/>
      </w:numPr>
      <w:spacing w:before="240" w:after="120"/>
      <w:ind w:right="567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47D1B"/>
    <w:pPr>
      <w:keepNext/>
      <w:numPr>
        <w:ilvl w:val="1"/>
        <w:numId w:val="1"/>
      </w:numPr>
      <w:spacing w:before="240" w:after="120"/>
      <w:ind w:right="142"/>
      <w:outlineLvl w:val="1"/>
    </w:pPr>
    <w:rPr>
      <w:rFonts w:ascii="Arial" w:eastAsiaTheme="minorHAnsi" w:hAnsi="Arial" w:cstheme="minorBidi"/>
      <w:b/>
      <w:bCs/>
      <w:caps/>
      <w:szCs w:val="20"/>
    </w:rPr>
  </w:style>
  <w:style w:type="paragraph" w:styleId="Titre3">
    <w:name w:val="heading 3"/>
    <w:basedOn w:val="Normal"/>
    <w:next w:val="Normal"/>
    <w:link w:val="Titre3Car"/>
    <w:qFormat/>
    <w:rsid w:val="00D47D1B"/>
    <w:pPr>
      <w:keepNext/>
      <w:numPr>
        <w:ilvl w:val="2"/>
        <w:numId w:val="1"/>
      </w:numPr>
      <w:spacing w:before="240" w:after="120"/>
      <w:ind w:right="567"/>
      <w:outlineLvl w:val="2"/>
    </w:pPr>
    <w:rPr>
      <w:rFonts w:ascii="Arial" w:eastAsiaTheme="minorHAnsi" w:hAnsi="Arial" w:cstheme="minorBidi"/>
      <w:b/>
      <w:bCs/>
      <w:caps/>
    </w:rPr>
  </w:style>
  <w:style w:type="paragraph" w:styleId="Titre4">
    <w:name w:val="heading 4"/>
    <w:basedOn w:val="Normal"/>
    <w:next w:val="Normal"/>
    <w:link w:val="Titre4Car"/>
    <w:qFormat/>
    <w:rsid w:val="00D47D1B"/>
    <w:pPr>
      <w:keepNext/>
      <w:numPr>
        <w:ilvl w:val="3"/>
        <w:numId w:val="1"/>
      </w:numPr>
      <w:spacing w:before="240" w:after="120"/>
      <w:ind w:right="567"/>
      <w:outlineLvl w:val="3"/>
    </w:pPr>
    <w:rPr>
      <w:rFonts w:ascii="Arial" w:eastAsiaTheme="minorHAnsi" w:hAnsi="Arial" w:cstheme="minorBidi"/>
      <w:b/>
      <w:bCs/>
      <w:i/>
      <w:iCs/>
      <w:caps/>
    </w:rPr>
  </w:style>
  <w:style w:type="paragraph" w:styleId="Titre5">
    <w:name w:val="heading 5"/>
    <w:basedOn w:val="Normal"/>
    <w:next w:val="Normal"/>
    <w:link w:val="Titre5Car"/>
    <w:qFormat/>
    <w:rsid w:val="00D47D1B"/>
    <w:pPr>
      <w:keepNext/>
      <w:numPr>
        <w:ilvl w:val="4"/>
        <w:numId w:val="1"/>
      </w:numPr>
      <w:spacing w:before="240" w:after="120"/>
      <w:ind w:right="567"/>
      <w:outlineLvl w:val="4"/>
    </w:pPr>
    <w:rPr>
      <w:rFonts w:ascii="Arial" w:eastAsiaTheme="minorHAnsi" w:hAnsi="Arial" w:cstheme="minorBidi"/>
      <w:b/>
      <w:bCs/>
      <w:sz w:val="20"/>
      <w:szCs w:val="2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D47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17D7"/>
    <w:rPr>
      <w:rFonts w:ascii="Tahoma" w:eastAsiaTheme="minorHAnsi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17D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D47D1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D47D1B"/>
    <w:rPr>
      <w:rFonts w:ascii="Arial" w:eastAsia="Times New Roman" w:hAnsi="Arial" w:cs="Arial"/>
      <w:b/>
      <w:bCs/>
      <w:caps/>
      <w:szCs w:val="20"/>
    </w:rPr>
  </w:style>
  <w:style w:type="character" w:customStyle="1" w:styleId="Titre3Car">
    <w:name w:val="Titre 3 Car"/>
    <w:basedOn w:val="Policepardfaut"/>
    <w:link w:val="Titre3"/>
    <w:rsid w:val="00D47D1B"/>
    <w:rPr>
      <w:rFonts w:ascii="Arial" w:eastAsia="Times New Roman" w:hAnsi="Arial" w:cs="Arial"/>
      <w:b/>
      <w:bCs/>
      <w:caps/>
    </w:rPr>
  </w:style>
  <w:style w:type="character" w:customStyle="1" w:styleId="Titre4Car">
    <w:name w:val="Titre 4 Car"/>
    <w:basedOn w:val="Policepardfaut"/>
    <w:link w:val="Titre4"/>
    <w:rsid w:val="00D47D1B"/>
    <w:rPr>
      <w:rFonts w:ascii="Arial" w:eastAsia="Times New Roman" w:hAnsi="Arial" w:cs="Arial"/>
      <w:b/>
      <w:bCs/>
      <w:i/>
      <w:iCs/>
      <w:caps/>
    </w:rPr>
  </w:style>
  <w:style w:type="character" w:customStyle="1" w:styleId="Titre5Car">
    <w:name w:val="Titre 5 Car"/>
    <w:basedOn w:val="Policepardfaut"/>
    <w:link w:val="Titre5"/>
    <w:rsid w:val="00D47D1B"/>
    <w:rPr>
      <w:rFonts w:ascii="Arial" w:eastAsia="Times New Roman" w:hAnsi="Arial" w:cs="Arial"/>
      <w:b/>
      <w:bCs/>
      <w:sz w:val="20"/>
      <w:szCs w:val="20"/>
    </w:rPr>
  </w:style>
  <w:style w:type="paragraph" w:styleId="En-tte">
    <w:name w:val="header"/>
    <w:basedOn w:val="Normal"/>
    <w:link w:val="En-tteCar"/>
    <w:rsid w:val="008F5264"/>
    <w:pPr>
      <w:ind w:right="1134"/>
      <w:jc w:val="right"/>
    </w:pPr>
    <w:rPr>
      <w:rFonts w:ascii="Arial" w:eastAsiaTheme="minorHAnsi" w:hAnsi="Arial" w:cstheme="minorBidi"/>
      <w:sz w:val="20"/>
      <w:szCs w:val="20"/>
    </w:rPr>
  </w:style>
  <w:style w:type="character" w:customStyle="1" w:styleId="En-tteCar">
    <w:name w:val="En-tête Car"/>
    <w:basedOn w:val="Policepardfaut"/>
    <w:link w:val="En-tte"/>
    <w:rsid w:val="008F5264"/>
    <w:rPr>
      <w:rFonts w:ascii="Arial" w:eastAsia="Times New Roman" w:hAnsi="Arial" w:cs="Arial"/>
      <w:sz w:val="20"/>
      <w:szCs w:val="20"/>
    </w:rPr>
  </w:style>
  <w:style w:type="character" w:styleId="Numrodepage">
    <w:name w:val="page number"/>
    <w:basedOn w:val="Policepardfaut"/>
    <w:rsid w:val="008F5264"/>
  </w:style>
  <w:style w:type="paragraph" w:styleId="Pieddepage">
    <w:name w:val="footer"/>
    <w:link w:val="PieddepageCar"/>
    <w:rsid w:val="008F5264"/>
    <w:rPr>
      <w:rFonts w:eastAsia="Times New Roman" w:cs="Arial"/>
      <w:sz w:val="10"/>
      <w:szCs w:val="10"/>
      <w:lang w:eastAsia="fr-FR"/>
    </w:rPr>
  </w:style>
  <w:style w:type="character" w:customStyle="1" w:styleId="PieddepageCar">
    <w:name w:val="Pied de page Car"/>
    <w:basedOn w:val="Policepardfaut"/>
    <w:link w:val="Pieddepage"/>
    <w:rsid w:val="008F5264"/>
    <w:rPr>
      <w:rFonts w:ascii="Arial" w:eastAsia="Times New Roman" w:hAnsi="Arial" w:cs="Arial"/>
      <w:sz w:val="10"/>
      <w:szCs w:val="1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47D1B"/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930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9304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93049"/>
    <w:rPr>
      <w:rFonts w:ascii="Calibri" w:eastAsia="Times New Roman" w:hAnsi="Calibri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930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93049"/>
    <w:rPr>
      <w:rFonts w:ascii="Calibri" w:eastAsia="Times New Roman" w:hAnsi="Calibri" w:cs="Times New Roman"/>
      <w:b/>
      <w:bCs/>
    </w:rPr>
  </w:style>
  <w:style w:type="paragraph" w:styleId="Paragraphedeliste">
    <w:name w:val="List Paragraph"/>
    <w:basedOn w:val="Normal"/>
    <w:uiPriority w:val="34"/>
    <w:semiHidden/>
    <w:qFormat/>
    <w:rsid w:val="00E93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049"/>
    <w:rPr>
      <w:rFonts w:ascii="Calibri" w:eastAsia="Times New Roman" w:hAnsi="Calibri" w:cs="Times New Roman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D47D1B"/>
    <w:pPr>
      <w:keepNext/>
      <w:numPr>
        <w:numId w:val="1"/>
      </w:numPr>
      <w:spacing w:before="240" w:after="120"/>
      <w:ind w:right="567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47D1B"/>
    <w:pPr>
      <w:keepNext/>
      <w:numPr>
        <w:ilvl w:val="1"/>
        <w:numId w:val="1"/>
      </w:numPr>
      <w:spacing w:before="240" w:after="120"/>
      <w:ind w:right="142"/>
      <w:outlineLvl w:val="1"/>
    </w:pPr>
    <w:rPr>
      <w:rFonts w:ascii="Arial" w:eastAsiaTheme="minorHAnsi" w:hAnsi="Arial" w:cstheme="minorBidi"/>
      <w:b/>
      <w:bCs/>
      <w:caps/>
      <w:szCs w:val="20"/>
    </w:rPr>
  </w:style>
  <w:style w:type="paragraph" w:styleId="Titre3">
    <w:name w:val="heading 3"/>
    <w:basedOn w:val="Normal"/>
    <w:next w:val="Normal"/>
    <w:link w:val="Titre3Car"/>
    <w:qFormat/>
    <w:rsid w:val="00D47D1B"/>
    <w:pPr>
      <w:keepNext/>
      <w:numPr>
        <w:ilvl w:val="2"/>
        <w:numId w:val="1"/>
      </w:numPr>
      <w:spacing w:before="240" w:after="120"/>
      <w:ind w:right="567"/>
      <w:outlineLvl w:val="2"/>
    </w:pPr>
    <w:rPr>
      <w:rFonts w:ascii="Arial" w:eastAsiaTheme="minorHAnsi" w:hAnsi="Arial" w:cstheme="minorBidi"/>
      <w:b/>
      <w:bCs/>
      <w:caps/>
    </w:rPr>
  </w:style>
  <w:style w:type="paragraph" w:styleId="Titre4">
    <w:name w:val="heading 4"/>
    <w:basedOn w:val="Normal"/>
    <w:next w:val="Normal"/>
    <w:link w:val="Titre4Car"/>
    <w:qFormat/>
    <w:rsid w:val="00D47D1B"/>
    <w:pPr>
      <w:keepNext/>
      <w:numPr>
        <w:ilvl w:val="3"/>
        <w:numId w:val="1"/>
      </w:numPr>
      <w:spacing w:before="240" w:after="120"/>
      <w:ind w:right="567"/>
      <w:outlineLvl w:val="3"/>
    </w:pPr>
    <w:rPr>
      <w:rFonts w:ascii="Arial" w:eastAsiaTheme="minorHAnsi" w:hAnsi="Arial" w:cstheme="minorBidi"/>
      <w:b/>
      <w:bCs/>
      <w:i/>
      <w:iCs/>
      <w:caps/>
    </w:rPr>
  </w:style>
  <w:style w:type="paragraph" w:styleId="Titre5">
    <w:name w:val="heading 5"/>
    <w:basedOn w:val="Normal"/>
    <w:next w:val="Normal"/>
    <w:link w:val="Titre5Car"/>
    <w:qFormat/>
    <w:rsid w:val="00D47D1B"/>
    <w:pPr>
      <w:keepNext/>
      <w:numPr>
        <w:ilvl w:val="4"/>
        <w:numId w:val="1"/>
      </w:numPr>
      <w:spacing w:before="240" w:after="120"/>
      <w:ind w:right="567"/>
      <w:outlineLvl w:val="4"/>
    </w:pPr>
    <w:rPr>
      <w:rFonts w:ascii="Arial" w:eastAsiaTheme="minorHAnsi" w:hAnsi="Arial" w:cstheme="minorBidi"/>
      <w:b/>
      <w:bCs/>
      <w:sz w:val="20"/>
      <w:szCs w:val="2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D47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17D7"/>
    <w:rPr>
      <w:rFonts w:ascii="Tahoma" w:eastAsiaTheme="minorHAnsi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17D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D47D1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D47D1B"/>
    <w:rPr>
      <w:rFonts w:ascii="Arial" w:eastAsia="Times New Roman" w:hAnsi="Arial" w:cs="Arial"/>
      <w:b/>
      <w:bCs/>
      <w:caps/>
      <w:szCs w:val="20"/>
    </w:rPr>
  </w:style>
  <w:style w:type="character" w:customStyle="1" w:styleId="Titre3Car">
    <w:name w:val="Titre 3 Car"/>
    <w:basedOn w:val="Policepardfaut"/>
    <w:link w:val="Titre3"/>
    <w:rsid w:val="00D47D1B"/>
    <w:rPr>
      <w:rFonts w:ascii="Arial" w:eastAsia="Times New Roman" w:hAnsi="Arial" w:cs="Arial"/>
      <w:b/>
      <w:bCs/>
      <w:caps/>
    </w:rPr>
  </w:style>
  <w:style w:type="character" w:customStyle="1" w:styleId="Titre4Car">
    <w:name w:val="Titre 4 Car"/>
    <w:basedOn w:val="Policepardfaut"/>
    <w:link w:val="Titre4"/>
    <w:rsid w:val="00D47D1B"/>
    <w:rPr>
      <w:rFonts w:ascii="Arial" w:eastAsia="Times New Roman" w:hAnsi="Arial" w:cs="Arial"/>
      <w:b/>
      <w:bCs/>
      <w:i/>
      <w:iCs/>
      <w:caps/>
    </w:rPr>
  </w:style>
  <w:style w:type="character" w:customStyle="1" w:styleId="Titre5Car">
    <w:name w:val="Titre 5 Car"/>
    <w:basedOn w:val="Policepardfaut"/>
    <w:link w:val="Titre5"/>
    <w:rsid w:val="00D47D1B"/>
    <w:rPr>
      <w:rFonts w:ascii="Arial" w:eastAsia="Times New Roman" w:hAnsi="Arial" w:cs="Arial"/>
      <w:b/>
      <w:bCs/>
      <w:sz w:val="20"/>
      <w:szCs w:val="20"/>
    </w:rPr>
  </w:style>
  <w:style w:type="paragraph" w:styleId="En-tte">
    <w:name w:val="header"/>
    <w:basedOn w:val="Normal"/>
    <w:link w:val="En-tteCar"/>
    <w:rsid w:val="008F5264"/>
    <w:pPr>
      <w:ind w:right="1134"/>
      <w:jc w:val="right"/>
    </w:pPr>
    <w:rPr>
      <w:rFonts w:ascii="Arial" w:eastAsiaTheme="minorHAnsi" w:hAnsi="Arial" w:cstheme="minorBidi"/>
      <w:sz w:val="20"/>
      <w:szCs w:val="20"/>
    </w:rPr>
  </w:style>
  <w:style w:type="character" w:customStyle="1" w:styleId="En-tteCar">
    <w:name w:val="En-tête Car"/>
    <w:basedOn w:val="Policepardfaut"/>
    <w:link w:val="En-tte"/>
    <w:rsid w:val="008F5264"/>
    <w:rPr>
      <w:rFonts w:ascii="Arial" w:eastAsia="Times New Roman" w:hAnsi="Arial" w:cs="Arial"/>
      <w:sz w:val="20"/>
      <w:szCs w:val="20"/>
    </w:rPr>
  </w:style>
  <w:style w:type="character" w:styleId="Numrodepage">
    <w:name w:val="page number"/>
    <w:basedOn w:val="Policepardfaut"/>
    <w:rsid w:val="008F5264"/>
  </w:style>
  <w:style w:type="paragraph" w:styleId="Pieddepage">
    <w:name w:val="footer"/>
    <w:link w:val="PieddepageCar"/>
    <w:rsid w:val="008F5264"/>
    <w:rPr>
      <w:rFonts w:eastAsia="Times New Roman" w:cs="Arial"/>
      <w:sz w:val="10"/>
      <w:szCs w:val="10"/>
      <w:lang w:eastAsia="fr-FR"/>
    </w:rPr>
  </w:style>
  <w:style w:type="character" w:customStyle="1" w:styleId="PieddepageCar">
    <w:name w:val="Pied de page Car"/>
    <w:basedOn w:val="Policepardfaut"/>
    <w:link w:val="Pieddepage"/>
    <w:rsid w:val="008F5264"/>
    <w:rPr>
      <w:rFonts w:ascii="Arial" w:eastAsia="Times New Roman" w:hAnsi="Arial" w:cs="Arial"/>
      <w:sz w:val="10"/>
      <w:szCs w:val="1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47D1B"/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930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9304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93049"/>
    <w:rPr>
      <w:rFonts w:ascii="Calibri" w:eastAsia="Times New Roman" w:hAnsi="Calibri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930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93049"/>
    <w:rPr>
      <w:rFonts w:ascii="Calibri" w:eastAsia="Times New Roman" w:hAnsi="Calibri" w:cs="Times New Roman"/>
      <w:b/>
      <w:bCs/>
    </w:rPr>
  </w:style>
  <w:style w:type="paragraph" w:styleId="Paragraphedeliste">
    <w:name w:val="List Paragraph"/>
    <w:basedOn w:val="Normal"/>
    <w:uiPriority w:val="34"/>
    <w:semiHidden/>
    <w:qFormat/>
    <w:rsid w:val="00E9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CNE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5191"/>
      </a:accent1>
      <a:accent2>
        <a:srgbClr val="EC7405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67F91-45F6-4C60-9D67-811434191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CNES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girosa</dc:creator>
  <cp:lastModifiedBy>girosa</cp:lastModifiedBy>
  <cp:revision>1</cp:revision>
  <dcterms:created xsi:type="dcterms:W3CDTF">2016-10-13T13:44:00Z</dcterms:created>
  <dcterms:modified xsi:type="dcterms:W3CDTF">2016-10-13T13:49:00Z</dcterms:modified>
</cp:coreProperties>
</file>